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15812" w14:textId="77777777" w:rsidR="005662CC" w:rsidRDefault="005662CC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303DA499" w14:textId="77777777" w:rsidR="0096474E" w:rsidRDefault="0096474E" w:rsidP="007964AB">
      <w:pPr>
        <w:snapToGrid/>
        <w:ind w:right="105"/>
        <w:jc w:val="right"/>
        <w:rPr>
          <w:rFonts w:hAnsi="Times New Roman"/>
          <w:szCs w:val="21"/>
        </w:rPr>
      </w:pPr>
    </w:p>
    <w:p w14:paraId="0065E65B" w14:textId="77777777" w:rsidR="0096474E" w:rsidRDefault="0096474E" w:rsidP="007964AB">
      <w:pPr>
        <w:snapToGrid/>
        <w:ind w:right="105"/>
        <w:jc w:val="right"/>
        <w:rPr>
          <w:rFonts w:hAnsi="Times New Roman" w:hint="eastAsia"/>
          <w:szCs w:val="21"/>
        </w:rPr>
      </w:pPr>
    </w:p>
    <w:p w14:paraId="0D2C80DC" w14:textId="77777777" w:rsidR="005662CC" w:rsidRPr="00587CA0" w:rsidRDefault="005662CC" w:rsidP="007964AB">
      <w:pPr>
        <w:snapToGrid/>
        <w:jc w:val="center"/>
        <w:rPr>
          <w:rFonts w:hAnsi="Times New Roman"/>
          <w:b/>
          <w:bCs/>
          <w:sz w:val="28"/>
          <w:szCs w:val="28"/>
        </w:rPr>
      </w:pPr>
      <w:r w:rsidRPr="00587CA0">
        <w:rPr>
          <w:rFonts w:hAnsi="Times New Roman" w:hint="eastAsia"/>
          <w:b/>
          <w:bCs/>
          <w:sz w:val="28"/>
          <w:szCs w:val="28"/>
        </w:rPr>
        <w:t>申請機関概要</w:t>
      </w:r>
      <w:r w:rsidRPr="00587CA0">
        <w:rPr>
          <w:rFonts w:hAnsi="Times New Roman" w:hint="eastAsia"/>
          <w:b/>
          <w:bCs/>
          <w:sz w:val="28"/>
          <w:szCs w:val="28"/>
        </w:rPr>
        <w:t xml:space="preserve"> Outline of the Institution</w:t>
      </w:r>
    </w:p>
    <w:p w14:paraId="7F5834FC" w14:textId="77777777" w:rsidR="00DF5D06" w:rsidRDefault="00DF5D06" w:rsidP="004D6582">
      <w:pPr>
        <w:spacing w:line="340" w:lineRule="exact"/>
        <w:jc w:val="left"/>
        <w:rPr>
          <w:rFonts w:hAnsi="Times New Roman"/>
          <w:szCs w:val="21"/>
        </w:rPr>
      </w:pPr>
    </w:p>
    <w:p w14:paraId="75F5A92B" w14:textId="77777777" w:rsidR="005662CC" w:rsidRDefault="005662CC" w:rsidP="004D6582">
      <w:pPr>
        <w:jc w:val="left"/>
        <w:rPr>
          <w:rFonts w:hAnsi="Times New Roman"/>
          <w:szCs w:val="21"/>
        </w:rPr>
      </w:pPr>
      <w:r w:rsidRPr="004A030E">
        <w:rPr>
          <w:rFonts w:hAnsi="Times New Roman" w:hint="eastAsia"/>
          <w:szCs w:val="21"/>
        </w:rPr>
        <w:t>機関の紹介パンフレットなどを添付してください。</w:t>
      </w:r>
      <w:r w:rsidRPr="004A030E">
        <w:rPr>
          <w:rFonts w:hAnsi="Times New Roman" w:hint="eastAsia"/>
          <w:szCs w:val="21"/>
        </w:rPr>
        <w:br/>
        <w:t>Please attach some general information on your institution (introductory brochure, etc.).</w:t>
      </w:r>
    </w:p>
    <w:p w14:paraId="6C67E01D" w14:textId="77777777" w:rsidR="005662CC" w:rsidRPr="004A030E" w:rsidRDefault="005662CC" w:rsidP="004D6582">
      <w:pPr>
        <w:rPr>
          <w:rFonts w:hAnsi="Times New Roman"/>
          <w:b/>
          <w:bCs/>
          <w:szCs w:val="21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6"/>
      </w:tblGrid>
      <w:tr w:rsidR="005662CC" w:rsidRPr="004A030E" w14:paraId="155B51DF" w14:textId="77777777" w:rsidTr="00CE489D">
        <w:trPr>
          <w:trHeight w:val="2989"/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0D9E5C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機関及び日本語コースの設立の経緯と歴史　</w:t>
            </w:r>
          </w:p>
          <w:p w14:paraId="6D8129ED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History of the Institution and Japanese Language Course</w:t>
            </w:r>
          </w:p>
          <w:p w14:paraId="0F3268A1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1BE4A1F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D261A0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9C27410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  <w:p w14:paraId="23EB4FA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2214FC03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0A52F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日本語コースの概要（修学年限、週当たり授業時間数、学習者数等を記入してください。）</w:t>
            </w:r>
          </w:p>
          <w:p w14:paraId="75ADFFB8" w14:textId="77777777" w:rsidR="005662CC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Outline of Japanese Language Course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 xml:space="preserve">state the length of the course, hours of study </w:t>
            </w:r>
          </w:p>
          <w:p w14:paraId="2F383B98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237356">
              <w:rPr>
                <w:rFonts w:hAnsi="Times New Roman" w:hint="eastAsia"/>
                <w:szCs w:val="21"/>
              </w:rPr>
              <w:t>per week,</w:t>
            </w:r>
            <w:r>
              <w:rPr>
                <w:rFonts w:hAnsi="Times New Roman"/>
                <w:szCs w:val="21"/>
              </w:rPr>
              <w:t xml:space="preserve"> </w:t>
            </w:r>
            <w:r w:rsidRPr="00237356">
              <w:rPr>
                <w:rFonts w:hAnsi="Times New Roman" w:hint="eastAsia"/>
                <w:szCs w:val="21"/>
              </w:rPr>
              <w:t>the number of students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1B52F28A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582F5413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AB942B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041D401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186EFC90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74DBDDC0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31D70CDB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  <w:tr w:rsidR="005662CC" w:rsidRPr="004A030E" w14:paraId="555C4CBD" w14:textId="77777777" w:rsidTr="00F735A1">
        <w:trPr>
          <w:jc w:val="center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4B963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学年暦（授業の開始月、終了月及び学期区分を記入してください。）</w:t>
            </w:r>
          </w:p>
          <w:p w14:paraId="2818CA95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Term/Semester (</w:t>
            </w:r>
            <w:r>
              <w:rPr>
                <w:rFonts w:hAnsi="Times New Roman"/>
                <w:szCs w:val="21"/>
              </w:rPr>
              <w:t xml:space="preserve">Please </w:t>
            </w:r>
            <w:r w:rsidRPr="00237356">
              <w:rPr>
                <w:rFonts w:hAnsi="Times New Roman" w:hint="eastAsia"/>
                <w:szCs w:val="21"/>
              </w:rPr>
              <w:t>state the beginning and end months of each term or semester</w:t>
            </w:r>
            <w:r>
              <w:rPr>
                <w:rFonts w:hAnsi="Times New Roman"/>
                <w:szCs w:val="21"/>
              </w:rPr>
              <w:t>.</w:t>
            </w:r>
            <w:r w:rsidRPr="00237356">
              <w:rPr>
                <w:rFonts w:hAnsi="Times New Roman" w:hint="eastAsia"/>
                <w:szCs w:val="21"/>
              </w:rPr>
              <w:t>)</w:t>
            </w:r>
          </w:p>
          <w:p w14:paraId="5A2071C5" w14:textId="1F15CD1E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29B982E3" w14:textId="77777777" w:rsidR="005662CC" w:rsidRDefault="005662CC" w:rsidP="004D6582">
            <w:pPr>
              <w:rPr>
                <w:rFonts w:hAnsi="Times New Roman"/>
                <w:szCs w:val="21"/>
              </w:rPr>
            </w:pPr>
          </w:p>
          <w:p w14:paraId="4CDEFCA8" w14:textId="77777777" w:rsidR="00766BE5" w:rsidRDefault="00766BE5" w:rsidP="004D6582">
            <w:pPr>
              <w:rPr>
                <w:rFonts w:hAnsi="Times New Roman"/>
                <w:szCs w:val="21"/>
              </w:rPr>
            </w:pPr>
          </w:p>
          <w:p w14:paraId="218F89BB" w14:textId="77777777" w:rsidR="00766BE5" w:rsidRPr="00237356" w:rsidRDefault="00766BE5" w:rsidP="004D6582">
            <w:pPr>
              <w:rPr>
                <w:rFonts w:hAnsi="Times New Roman"/>
                <w:szCs w:val="21"/>
              </w:rPr>
            </w:pPr>
          </w:p>
          <w:p w14:paraId="1AA39677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0D00A4E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  <w:p w14:paraId="18281939" w14:textId="77777777" w:rsidR="005662CC" w:rsidRPr="00237356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0F8CEDE" w14:textId="77777777" w:rsidR="005662CC" w:rsidRDefault="005662CC" w:rsidP="004D6582">
      <w:pPr>
        <w:rPr>
          <w:rFonts w:hAnsi="Times New Roman"/>
          <w:szCs w:val="21"/>
        </w:rPr>
      </w:pPr>
    </w:p>
    <w:p w14:paraId="7424FD2D" w14:textId="77777777" w:rsidR="00431EA2" w:rsidRDefault="00431EA2" w:rsidP="004D6582">
      <w:pPr>
        <w:rPr>
          <w:rFonts w:hAnsi="Times New Roman"/>
          <w:szCs w:val="21"/>
        </w:rPr>
      </w:pPr>
    </w:p>
    <w:p w14:paraId="4A11A214" w14:textId="77777777" w:rsidR="00431EA2" w:rsidRDefault="00431EA2" w:rsidP="004D6582">
      <w:pPr>
        <w:rPr>
          <w:rFonts w:hAnsi="Times New Roman"/>
          <w:szCs w:val="21"/>
        </w:rPr>
      </w:pPr>
    </w:p>
    <w:p w14:paraId="2183C77D" w14:textId="77777777" w:rsidR="00431EA2" w:rsidRDefault="00431EA2" w:rsidP="004D6582">
      <w:pPr>
        <w:rPr>
          <w:rFonts w:hAnsi="Times New Roman"/>
          <w:szCs w:val="21"/>
        </w:rPr>
      </w:pPr>
    </w:p>
    <w:p w14:paraId="5788C14D" w14:textId="77777777" w:rsidR="00431EA2" w:rsidRPr="004A030E" w:rsidRDefault="00766BE5" w:rsidP="004D6582">
      <w:pPr>
        <w:rPr>
          <w:rFonts w:hAnsi="Times New Roman"/>
          <w:szCs w:val="21"/>
        </w:rPr>
      </w:pPr>
      <w:r>
        <w:rPr>
          <w:rFonts w:hAnsi="Times New Roman"/>
          <w:szCs w:val="21"/>
        </w:rPr>
        <w:br w:type="page"/>
      </w: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5662CC" w:rsidRPr="004A030E" w14:paraId="60A63080" w14:textId="77777777" w:rsidTr="27BFE739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C9E5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lastRenderedPageBreak/>
              <w:t>学生の構成</w:t>
            </w:r>
            <w:r w:rsidRPr="004A030E">
              <w:rPr>
                <w:rFonts w:hAnsi="Times New Roman" w:hint="eastAsia"/>
                <w:szCs w:val="21"/>
              </w:rPr>
              <w:t xml:space="preserve"> Attributes of Students</w:t>
            </w:r>
          </w:p>
          <w:p w14:paraId="46030A48" w14:textId="558C310C" w:rsidR="005662CC" w:rsidRPr="004A030E" w:rsidRDefault="005662CC" w:rsidP="27BFE739">
            <w:pPr>
              <w:ind w:leftChars="100" w:left="210"/>
              <w:rPr>
                <w:rFonts w:hAnsi="Times New Roman"/>
              </w:rPr>
            </w:pPr>
            <w:r w:rsidRPr="27BFE739">
              <w:rPr>
                <w:rFonts w:hAnsi="Times New Roman"/>
              </w:rPr>
              <w:t>あなたの所属機関について、</w:t>
            </w:r>
            <w:r w:rsidRPr="27BFE739">
              <w:rPr>
                <w:rFonts w:hAnsi="Times New Roman"/>
                <w:b/>
                <w:bCs/>
              </w:rPr>
              <w:t>A</w:t>
            </w:r>
            <w:r w:rsidRPr="27BFE739">
              <w:rPr>
                <w:rFonts w:hAnsi="Times New Roman"/>
                <w:b/>
                <w:bCs/>
              </w:rPr>
              <w:t>か</w:t>
            </w:r>
            <w:r w:rsidRPr="27BFE739">
              <w:rPr>
                <w:rFonts w:hAnsi="Times New Roman"/>
                <w:b/>
                <w:bCs/>
              </w:rPr>
              <w:t>B</w:t>
            </w:r>
            <w:r w:rsidRPr="27BFE739">
              <w:rPr>
                <w:rFonts w:hAnsi="Times New Roman"/>
                <w:b/>
                <w:bCs/>
              </w:rPr>
              <w:t>のどちらか</w:t>
            </w:r>
            <w:r w:rsidRPr="27BFE739">
              <w:rPr>
                <w:rFonts w:hAnsi="Times New Roman"/>
              </w:rPr>
              <w:t>に</w:t>
            </w:r>
            <w:r w:rsidRPr="27BFE739">
              <w:rPr>
                <w:rFonts w:ascii="ＭＳ 明朝" w:eastAsia="ＭＳ 明朝" w:hAnsi="ＭＳ 明朝" w:cs="ＭＳ 明朝"/>
              </w:rPr>
              <w:t>✓</w:t>
            </w:r>
            <w:r w:rsidRPr="27BFE739">
              <w:rPr>
                <w:rFonts w:hAnsi="Times New Roman"/>
              </w:rPr>
              <w:t>を付け、その下の設問にも答えてください。</w:t>
            </w:r>
            <w:r>
              <w:br/>
            </w:r>
            <w:r w:rsidRPr="27BFE739">
              <w:rPr>
                <w:rFonts w:hAnsi="Times New Roman"/>
              </w:rPr>
              <w:t xml:space="preserve">About your institution, </w:t>
            </w:r>
            <w:r w:rsidR="006B6794" w:rsidRPr="27BFE739">
              <w:rPr>
                <w:rFonts w:hAnsi="Times New Roman"/>
              </w:rPr>
              <w:t>p</w:t>
            </w:r>
            <w:r w:rsidRPr="27BFE739">
              <w:rPr>
                <w:rFonts w:hAnsi="Times New Roman"/>
              </w:rPr>
              <w:t>lease check</w:t>
            </w:r>
            <w:r w:rsidRPr="27BFE739">
              <w:rPr>
                <w:rFonts w:ascii="ＭＳ 明朝" w:eastAsia="ＭＳ 明朝" w:hAnsi="ＭＳ 明朝" w:cs="ＭＳ 明朝"/>
              </w:rPr>
              <w:t>✓</w:t>
            </w:r>
            <w:r w:rsidRPr="27BFE739">
              <w:rPr>
                <w:rFonts w:hAnsi="Times New Roman"/>
              </w:rPr>
              <w:t xml:space="preserve"> either </w:t>
            </w:r>
            <w:r w:rsidRPr="27BFE739">
              <w:rPr>
                <w:rFonts w:hAnsi="Times New Roman"/>
                <w:b/>
                <w:bCs/>
              </w:rPr>
              <w:t xml:space="preserve">A or B, </w:t>
            </w:r>
            <w:r w:rsidRPr="27BFE739">
              <w:rPr>
                <w:rFonts w:hAnsi="Times New Roman"/>
              </w:rPr>
              <w:t>and answer the following question.</w:t>
            </w:r>
          </w:p>
          <w:p w14:paraId="7DAE391B" w14:textId="77777777" w:rsidR="005662CC" w:rsidRPr="004A030E" w:rsidRDefault="005662CC" w:rsidP="004D6582">
            <w:pPr>
              <w:ind w:leftChars="100" w:left="210"/>
              <w:rPr>
                <w:rFonts w:hAnsi="Times New Roman"/>
                <w:b/>
                <w:szCs w:val="21"/>
              </w:rPr>
            </w:pPr>
          </w:p>
          <w:tbl>
            <w:tblPr>
              <w:tblW w:w="0" w:type="auto"/>
              <w:tblInd w:w="210" w:type="dxa"/>
              <w:tblLook w:val="04A0" w:firstRow="1" w:lastRow="0" w:firstColumn="1" w:lastColumn="0" w:noHBand="0" w:noVBand="1"/>
            </w:tblPr>
            <w:tblGrid>
              <w:gridCol w:w="1892"/>
              <w:gridCol w:w="2794"/>
              <w:gridCol w:w="2462"/>
              <w:gridCol w:w="2207"/>
            </w:tblGrid>
            <w:tr w:rsidR="005662CC" w:rsidRPr="004A030E" w14:paraId="7782A25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1FD1AF8E" w14:textId="6499386B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958666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A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．学校教育の場合</w:t>
                  </w:r>
                </w:p>
                <w:p w14:paraId="4A48A00B" w14:textId="551C6AC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Formal Institutional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5F30AE72" w14:textId="43A73A53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73947662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B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．学校教育以外の場合</w:t>
                  </w:r>
                </w:p>
                <w:p w14:paraId="69A12D31" w14:textId="7A6E734F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Education other than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F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ormal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I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 xml:space="preserve">nstitutional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E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ducation</w:t>
                  </w:r>
                </w:p>
                <w:p w14:paraId="674FB293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  <w:tr w:rsidR="005662CC" w:rsidRPr="004A030E" w14:paraId="5D464D9E" w14:textId="77777777" w:rsidTr="00F735A1">
              <w:trPr>
                <w:trHeight w:val="20"/>
              </w:trPr>
              <w:tc>
                <w:tcPr>
                  <w:tcW w:w="1917" w:type="dxa"/>
                  <w:shd w:val="clear" w:color="auto" w:fill="auto"/>
                  <w:vAlign w:val="center"/>
                </w:tcPr>
                <w:p w14:paraId="6999F35C" w14:textId="0AFE02EB" w:rsidR="005662CC" w:rsidRPr="00817588" w:rsidRDefault="00EA73B0" w:rsidP="004D6582">
                  <w:pPr>
                    <w:jc w:val="right"/>
                    <w:rPr>
                      <w:rFonts w:hAnsi="Times New Roman"/>
                      <w:b/>
                      <w:szCs w:val="21"/>
                    </w:rPr>
                  </w:pPr>
                  <w:r w:rsidRPr="00817588">
                    <w:rPr>
                      <w:rFonts w:hAnsi="Times New Roman"/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03E4BA8F" wp14:editId="70410F8A">
                            <wp:extent cx="635" cy="539750"/>
                            <wp:effectExtent l="60960" t="5715" r="53340" b="16510"/>
                            <wp:docPr id="6" name="直線矢印コネクタ 6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type w14:anchorId="4CD20497"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AutoShape 38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5386" w:type="dxa"/>
                  <w:gridSpan w:val="2"/>
                  <w:shd w:val="clear" w:color="auto" w:fill="auto"/>
                </w:tcPr>
                <w:p w14:paraId="521A0D07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生徒や学生について、</w:t>
                  </w:r>
                  <w:r w:rsidRPr="00771AF3">
                    <w:rPr>
                      <w:rFonts w:hAnsi="Times New Roman"/>
                      <w:bCs/>
                      <w:szCs w:val="21"/>
                    </w:rPr>
                    <w:t>1</w:t>
                  </w: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つだけ</w:t>
                  </w:r>
                  <w:r w:rsidRPr="00771AF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  <w:r w:rsidRPr="00771AF3">
                    <w:rPr>
                      <w:rFonts w:hAnsi="Times New Roman" w:hint="eastAsia"/>
                      <w:bCs/>
                      <w:szCs w:val="21"/>
                    </w:rPr>
                    <w:t>を付けてください。</w:t>
                  </w:r>
                </w:p>
                <w:p w14:paraId="4C72A201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>About students in your institution, please check</w:t>
                  </w:r>
                  <w:r w:rsidRPr="00771AF3">
                    <w:rPr>
                      <w:rFonts w:ascii="Segoe UI Symbol" w:hAnsi="Segoe UI Symbol" w:cs="Segoe UI Symbol"/>
                      <w:bCs/>
                      <w:szCs w:val="21"/>
                    </w:rPr>
                    <w:t>✓</w:t>
                  </w:r>
                </w:p>
                <w:p w14:paraId="64BDDFBF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r w:rsidRPr="00771AF3">
                    <w:rPr>
                      <w:rFonts w:hAnsi="Times New Roman"/>
                      <w:bCs/>
                      <w:szCs w:val="21"/>
                    </w:rPr>
                    <w:t>one appropriate box.</w:t>
                  </w:r>
                </w:p>
                <w:p w14:paraId="633D84FE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2257" w:type="dxa"/>
                  <w:shd w:val="clear" w:color="auto" w:fill="auto"/>
                  <w:vAlign w:val="center"/>
                </w:tcPr>
                <w:p w14:paraId="4A23DF9C" w14:textId="24ED52CD" w:rsidR="005662CC" w:rsidRPr="00817588" w:rsidRDefault="00EA73B0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  <w:r w:rsidRPr="00817588">
                    <w:rPr>
                      <w:rFonts w:hAnsi="Times New Roman"/>
                      <w:b/>
                      <w:noProof/>
                      <w:szCs w:val="21"/>
                    </w:rPr>
                    <mc:AlternateContent>
                      <mc:Choice Requires="wps">
                        <w:drawing>
                          <wp:inline distT="0" distB="0" distL="0" distR="0" wp14:anchorId="78D5B90B" wp14:editId="6DBDC9A3">
                            <wp:extent cx="635" cy="539750"/>
                            <wp:effectExtent l="55880" t="5715" r="58420" b="16510"/>
                            <wp:docPr id="5" name="直線矢印コネクタ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0" y="0"/>
                                      <a:ext cx="0" cy="539750"/>
                                    </a:xfrm>
                                    <a:prstGeom prst="straightConnector1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 type="triangle" w="med" len="med"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shape w14:anchorId="61E1E677" id="AutoShape 37" o:spid="_x0000_s1026" type="#_x0000_t32" style="width:.05pt;height:42.5pt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">
                            <v:stroke endarrow="block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</w:tr>
            <w:tr w:rsidR="005662CC" w:rsidRPr="004A030E" w14:paraId="24AB22C1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6D1CA074" w14:textId="29BBD446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32016625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71AF3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小学生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Primary-school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E447E38" w14:textId="7E859439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340316434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E20D9D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年少者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小・中・高校生を含む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)Children </w:t>
                  </w:r>
                </w:p>
              </w:tc>
            </w:tr>
            <w:tr w:rsidR="005662CC" w:rsidRPr="004A030E" w14:paraId="7F6C4522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4611C0E" w14:textId="7DF61474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-135642443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中学生・高校生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Secondary-school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2C7E2C0A" w14:textId="4967E80A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105252497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成人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(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大学生含む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)Adults</w:t>
                  </w:r>
                </w:p>
              </w:tc>
            </w:tr>
            <w:tr w:rsidR="005662CC" w:rsidRPr="004A030E" w14:paraId="45D022D6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77A530D2" w14:textId="7869BB8A" w:rsidR="005662CC" w:rsidRPr="00771AF3" w:rsidRDefault="0096474E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  <w:sdt>
                    <w:sdtPr>
                      <w:rPr>
                        <w:rFonts w:hAnsi="Times New Roman" w:hint="eastAsia"/>
                        <w:bCs/>
                        <w:szCs w:val="21"/>
                      </w:rPr>
                      <w:id w:val="71011918"/>
                      <w14:checkbox>
                        <w14:checked w14:val="0"/>
                        <w14:checkedState w14:val="00FE" w14:font="Wingdings"/>
                        <w14:uncheckedState w14:val="2610" w14:font="ＭＳ ゴシック"/>
                      </w14:checkbox>
                    </w:sdtPr>
                    <w:sdtEndPr/>
                    <w:sdtContent>
                      <w:r w:rsidR="00797280" w:rsidRPr="00771AF3">
                        <w:rPr>
                          <w:rFonts w:ascii="ＭＳ ゴシック" w:eastAsia="ＭＳ ゴシック" w:hAnsi="ＭＳ ゴシック" w:hint="eastAsia"/>
                          <w:bCs/>
                          <w:szCs w:val="21"/>
                        </w:rPr>
                        <w:t>☐</w:t>
                      </w:r>
                    </w:sdtContent>
                  </w:sdt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大学生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 xml:space="preserve">University/College </w:t>
                  </w:r>
                  <w:r w:rsidR="006B6794" w:rsidRPr="00771AF3">
                    <w:rPr>
                      <w:rFonts w:hAnsi="Times New Roman"/>
                      <w:bCs/>
                      <w:szCs w:val="21"/>
                    </w:rPr>
                    <w:t>S</w:t>
                  </w:r>
                  <w:r w:rsidR="005662CC" w:rsidRPr="00771AF3">
                    <w:rPr>
                      <w:rFonts w:hAnsi="Times New Roman" w:hint="eastAsia"/>
                      <w:bCs/>
                      <w:szCs w:val="21"/>
                    </w:rPr>
                    <w:t>tudents</w:t>
                  </w: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174ED1B7" w14:textId="77777777" w:rsidR="005662CC" w:rsidRPr="00771AF3" w:rsidRDefault="005662CC" w:rsidP="004D6582">
                  <w:pPr>
                    <w:rPr>
                      <w:rFonts w:hAnsi="Times New Roman"/>
                      <w:bCs/>
                      <w:szCs w:val="21"/>
                    </w:rPr>
                  </w:pPr>
                </w:p>
              </w:tc>
            </w:tr>
            <w:tr w:rsidR="005662CC" w:rsidRPr="004A030E" w14:paraId="2A575F98" w14:textId="77777777" w:rsidTr="00F735A1">
              <w:tc>
                <w:tcPr>
                  <w:tcW w:w="4780" w:type="dxa"/>
                  <w:gridSpan w:val="2"/>
                  <w:shd w:val="clear" w:color="auto" w:fill="auto"/>
                </w:tcPr>
                <w:p w14:paraId="5CD53EE9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  <w:tc>
                <w:tcPr>
                  <w:tcW w:w="4780" w:type="dxa"/>
                  <w:gridSpan w:val="2"/>
                  <w:shd w:val="clear" w:color="auto" w:fill="auto"/>
                </w:tcPr>
                <w:p w14:paraId="7BDB624F" w14:textId="77777777" w:rsidR="005662CC" w:rsidRPr="004A030E" w:rsidRDefault="005662CC" w:rsidP="004D6582">
                  <w:pPr>
                    <w:rPr>
                      <w:rFonts w:hAnsi="Times New Roman"/>
                      <w:b/>
                      <w:szCs w:val="21"/>
                    </w:rPr>
                  </w:pPr>
                </w:p>
              </w:tc>
            </w:tr>
          </w:tbl>
          <w:p w14:paraId="74FB1D76" w14:textId="77777777" w:rsidR="005662CC" w:rsidRPr="004A030E" w:rsidRDefault="005662CC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55D18730" w14:textId="77777777" w:rsidR="00B75F0F" w:rsidRDefault="00B75F0F" w:rsidP="004D6582">
      <w:pPr>
        <w:jc w:val="left"/>
        <w:rPr>
          <w:rFonts w:hAnsi="Times New Roman"/>
          <w:szCs w:val="21"/>
        </w:rPr>
      </w:pPr>
    </w:p>
    <w:tbl>
      <w:tblPr>
        <w:tblW w:w="5014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3"/>
      </w:tblGrid>
      <w:tr w:rsidR="00B75F0F" w:rsidRPr="004A030E" w14:paraId="7E5B3A05" w14:textId="77777777" w:rsidTr="003B3674">
        <w:trPr>
          <w:trHeight w:val="97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5EC4FC" w14:textId="2EFA4D21" w:rsidR="00B75F0F" w:rsidRPr="004A030E" w:rsidRDefault="00B75F0F" w:rsidP="004D6582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日本語教育スタッフ</w:t>
            </w:r>
            <w:r w:rsidRPr="004A030E">
              <w:rPr>
                <w:rFonts w:hAnsi="Times New Roman" w:hint="eastAsia"/>
                <w:szCs w:val="21"/>
              </w:rPr>
              <w:t xml:space="preserve"> </w:t>
            </w:r>
            <w:r>
              <w:rPr>
                <w:rFonts w:hAnsi="Times New Roman"/>
                <w:szCs w:val="21"/>
              </w:rPr>
              <w:t>Japanese Language Course Staff</w:t>
            </w:r>
          </w:p>
          <w:tbl>
            <w:tblPr>
              <w:tblW w:w="0" w:type="auto"/>
              <w:tblInd w:w="3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767"/>
              <w:gridCol w:w="2835"/>
              <w:gridCol w:w="2470"/>
            </w:tblGrid>
            <w:tr w:rsidR="00B75F0F" w:rsidRPr="004A030E" w14:paraId="44E1C4F9" w14:textId="77777777" w:rsidTr="00CE489D">
              <w:trPr>
                <w:trHeight w:val="678"/>
              </w:trPr>
              <w:tc>
                <w:tcPr>
                  <w:tcW w:w="3767" w:type="dxa"/>
                  <w:shd w:val="clear" w:color="auto" w:fill="auto"/>
                </w:tcPr>
                <w:p w14:paraId="3E192CDC" w14:textId="1C23EB8C" w:rsidR="00B75F0F" w:rsidRPr="004A030E" w:rsidRDefault="00B75F0F" w:rsidP="004D6582">
                  <w:r w:rsidRPr="004A030E">
                    <w:rPr>
                      <w:rFonts w:hint="eastAsia"/>
                    </w:rPr>
                    <w:t>日本語教師人数</w:t>
                  </w:r>
                </w:p>
                <w:p w14:paraId="66DAC884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</w:t>
                  </w:r>
                  <w:r>
                    <w:t xml:space="preserve"> </w:t>
                  </w:r>
                  <w:r w:rsidRPr="004A030E">
                    <w:rPr>
                      <w:rFonts w:hint="eastAsia"/>
                    </w:rPr>
                    <w:t>Japanese Language</w:t>
                  </w:r>
                  <w:r>
                    <w:t xml:space="preserve"> Teachers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724B4C9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専任教師数</w:t>
                  </w:r>
                </w:p>
                <w:p w14:paraId="4DC51DA2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Full-time Teachers</w:t>
                  </w:r>
                </w:p>
              </w:tc>
              <w:tc>
                <w:tcPr>
                  <w:tcW w:w="2470" w:type="dxa"/>
                  <w:shd w:val="clear" w:color="auto" w:fill="auto"/>
                </w:tcPr>
                <w:p w14:paraId="1E0EAA4B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非専任教師数</w:t>
                  </w:r>
                </w:p>
                <w:p w14:paraId="33A7BBF0" w14:textId="77777777" w:rsidR="00B75F0F" w:rsidRPr="004A030E" w:rsidRDefault="00B75F0F" w:rsidP="004D6582">
                  <w:r w:rsidRPr="004A030E">
                    <w:rPr>
                      <w:rFonts w:hint="eastAsia"/>
                    </w:rPr>
                    <w:t>Number of Part-time Teachers</w:t>
                  </w:r>
                </w:p>
              </w:tc>
            </w:tr>
            <w:tr w:rsidR="00B75F0F" w:rsidRPr="004A030E" w14:paraId="12BC6BEB" w14:textId="77777777" w:rsidTr="00CE489D">
              <w:trPr>
                <w:trHeight w:val="612"/>
              </w:trPr>
              <w:tc>
                <w:tcPr>
                  <w:tcW w:w="3767" w:type="dxa"/>
                  <w:shd w:val="clear" w:color="auto" w:fill="auto"/>
                </w:tcPr>
                <w:p w14:paraId="244E55AE" w14:textId="77777777" w:rsidR="00B75F0F" w:rsidRPr="004A030E" w:rsidRDefault="00B75F0F" w:rsidP="004D6582"/>
              </w:tc>
              <w:tc>
                <w:tcPr>
                  <w:tcW w:w="2835" w:type="dxa"/>
                  <w:shd w:val="clear" w:color="auto" w:fill="auto"/>
                </w:tcPr>
                <w:p w14:paraId="6C39CA27" w14:textId="77777777" w:rsidR="00B75F0F" w:rsidRPr="004A030E" w:rsidRDefault="00B75F0F" w:rsidP="004D6582"/>
              </w:tc>
              <w:tc>
                <w:tcPr>
                  <w:tcW w:w="2470" w:type="dxa"/>
                  <w:shd w:val="clear" w:color="auto" w:fill="auto"/>
                </w:tcPr>
                <w:p w14:paraId="000D2120" w14:textId="77777777" w:rsidR="00B75F0F" w:rsidRPr="004A030E" w:rsidRDefault="00B75F0F" w:rsidP="004D6582"/>
              </w:tc>
            </w:tr>
          </w:tbl>
          <w:p w14:paraId="4DB0A644" w14:textId="260EAAEF" w:rsidR="00B75F0F" w:rsidRDefault="00B75F0F" w:rsidP="004D6582">
            <w:pPr>
              <w:ind w:leftChars="100" w:left="210"/>
              <w:rPr>
                <w:rFonts w:hAnsi="Times New Roman"/>
                <w:szCs w:val="21"/>
              </w:rPr>
            </w:pPr>
          </w:p>
          <w:tbl>
            <w:tblPr>
              <w:tblW w:w="4747" w:type="pct"/>
              <w:tblInd w:w="341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CellMar>
                <w:left w:w="57" w:type="dxa"/>
                <w:right w:w="57" w:type="dxa"/>
              </w:tblCellMar>
              <w:tblLook w:val="0000" w:firstRow="0" w:lastRow="0" w:firstColumn="0" w:lastColumn="0" w:noHBand="0" w:noVBand="0"/>
            </w:tblPr>
            <w:tblGrid>
              <w:gridCol w:w="2450"/>
              <w:gridCol w:w="917"/>
              <w:gridCol w:w="1446"/>
              <w:gridCol w:w="2459"/>
              <w:gridCol w:w="1809"/>
            </w:tblGrid>
            <w:tr w:rsidR="00B75F0F" w:rsidRPr="004A030E" w14:paraId="5AD2B626" w14:textId="77777777" w:rsidTr="00CE489D">
              <w:trPr>
                <w:trHeight w:val="846"/>
              </w:trPr>
              <w:tc>
                <w:tcPr>
                  <w:tcW w:w="5000" w:type="pct"/>
                  <w:gridSpan w:val="5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  <w:vAlign w:val="center"/>
                </w:tcPr>
                <w:p w14:paraId="21833EDF" w14:textId="18826F98" w:rsidR="00B75F0F" w:rsidRDefault="00B75F0F" w:rsidP="004D6582">
                  <w:r w:rsidRPr="00151DA1">
                    <w:rPr>
                      <w:rFonts w:hint="eastAsia"/>
                    </w:rPr>
                    <w:t>国際交流基金日本語教師研修</w:t>
                  </w:r>
                  <w:r w:rsidRPr="003B3674">
                    <w:rPr>
                      <w:rFonts w:hint="eastAsia"/>
                    </w:rPr>
                    <w:t>に</w:t>
                  </w:r>
                  <w:r w:rsidRPr="00151DA1">
                    <w:rPr>
                      <w:rFonts w:hint="eastAsia"/>
                    </w:rPr>
                    <w:t>参加</w:t>
                  </w:r>
                  <w:r w:rsidR="005062A8">
                    <w:rPr>
                      <w:rFonts w:hint="eastAsia"/>
                    </w:rPr>
                    <w:t>経験のある</w:t>
                  </w:r>
                  <w:r w:rsidRPr="00151DA1">
                    <w:rPr>
                      <w:rFonts w:hint="eastAsia"/>
                    </w:rPr>
                    <w:t>日本語教師</w:t>
                  </w:r>
                  <w:r w:rsidRPr="003B3674">
                    <w:rPr>
                      <w:rFonts w:hint="eastAsia"/>
                    </w:rPr>
                    <w:t>リスト</w:t>
                  </w:r>
                </w:p>
                <w:p w14:paraId="430FB379" w14:textId="77777777" w:rsidR="00B75F0F" w:rsidRDefault="00B75F0F" w:rsidP="004D6582">
                  <w:r>
                    <w:rPr>
                      <w:rFonts w:hint="eastAsia"/>
                    </w:rPr>
                    <w:t>L</w:t>
                  </w:r>
                  <w:r>
                    <w:t>ist of Japanese Language Teachers who participated in the Japan Foundation Training Program for Japanese Language Teachers</w:t>
                  </w:r>
                </w:p>
                <w:p w14:paraId="4C650737" w14:textId="77777777" w:rsidR="00B75F0F" w:rsidRPr="003B3674" w:rsidRDefault="00B75F0F" w:rsidP="004D6582">
                  <w:pPr>
                    <w:rPr>
                      <w:color w:val="000000"/>
                    </w:rPr>
                  </w:pPr>
                </w:p>
              </w:tc>
            </w:tr>
            <w:tr w:rsidR="00B75F0F" w:rsidRPr="004A030E" w14:paraId="5A07FC6C" w14:textId="77777777" w:rsidTr="00B75F0F">
              <w:trPr>
                <w:trHeight w:val="1171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60A2C298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名前</w:t>
                  </w:r>
                </w:p>
                <w:p w14:paraId="5F10258C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</w:t>
                  </w: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097D4E05" w14:textId="5ECBE7ED" w:rsidR="00B75F0F" w:rsidRPr="004A030E" w:rsidRDefault="00EA3813" w:rsidP="004D6582">
                  <w:pPr>
                    <w:jc w:val="center"/>
                  </w:pPr>
                  <w:r>
                    <w:rPr>
                      <w:rFonts w:hint="eastAsia"/>
                    </w:rPr>
                    <w:t>肩書</w:t>
                  </w:r>
                </w:p>
                <w:p w14:paraId="2726C759" w14:textId="2232EF19" w:rsidR="00B75F0F" w:rsidRPr="004A030E" w:rsidRDefault="00B75F0F" w:rsidP="004D6582">
                  <w:pPr>
                    <w:jc w:val="center"/>
                  </w:pPr>
                  <w:r>
                    <w:rPr>
                      <w:rFonts w:hint="eastAsia"/>
                    </w:rPr>
                    <w:t>Job</w:t>
                  </w:r>
                  <w:r>
                    <w:rPr>
                      <w:rFonts w:hint="eastAsia"/>
                    </w:rPr>
                    <w:t xml:space="preserve">　</w:t>
                  </w:r>
                  <w:r w:rsidR="00EA3813">
                    <w:rPr>
                      <w:rFonts w:hint="eastAsia"/>
                    </w:rPr>
                    <w:t>T</w:t>
                  </w:r>
                  <w:r>
                    <w:rPr>
                      <w:rFonts w:hint="eastAsia"/>
                    </w:rPr>
                    <w:t>itle</w:t>
                  </w: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</w:tcPr>
                <w:p w14:paraId="15BA5749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専任・非専任</w:t>
                  </w:r>
                  <w:r w:rsidRPr="004A030E">
                    <w:rPr>
                      <w:rFonts w:hint="eastAsia"/>
                    </w:rPr>
                    <w:t>Full-time or Part-time</w:t>
                  </w: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  <w:vAlign w:val="center"/>
                </w:tcPr>
                <w:p w14:paraId="28B3369B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参加研修名</w:t>
                  </w:r>
                </w:p>
                <w:p w14:paraId="7E429CCA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Name of JF Training Program</w:t>
                  </w: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right w:val="single" w:sz="6" w:space="0" w:color="auto"/>
                  </w:tcBorders>
                  <w:vAlign w:val="center"/>
                </w:tcPr>
                <w:p w14:paraId="5C85F255" w14:textId="77777777" w:rsidR="00B75F0F" w:rsidRPr="004A030E" w:rsidRDefault="00B75F0F" w:rsidP="004D6582">
                  <w:pPr>
                    <w:jc w:val="center"/>
                  </w:pPr>
                  <w:r w:rsidRPr="004A030E">
                    <w:rPr>
                      <w:rFonts w:hint="eastAsia"/>
                    </w:rPr>
                    <w:t>参加年</w:t>
                  </w:r>
                  <w:r w:rsidRPr="004A030E">
                    <w:rPr>
                      <w:rFonts w:hint="eastAsia"/>
                    </w:rPr>
                    <w:br/>
                    <w:t>Year of Participation</w:t>
                  </w:r>
                </w:p>
                <w:p w14:paraId="19AE97F3" w14:textId="77777777" w:rsidR="00B75F0F" w:rsidRPr="004A030E" w:rsidRDefault="00B75F0F" w:rsidP="004D6582">
                  <w:pPr>
                    <w:jc w:val="center"/>
                  </w:pPr>
                </w:p>
              </w:tc>
            </w:tr>
            <w:tr w:rsidR="00B75F0F" w:rsidRPr="004A030E" w14:paraId="671CEC3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F6BAF72" w14:textId="77777777" w:rsidR="00B75F0F" w:rsidRPr="004A030E" w:rsidRDefault="00B75F0F" w:rsidP="004D6582"/>
                <w:p w14:paraId="61369E0D" w14:textId="77777777" w:rsidR="00B75F0F" w:rsidRPr="004A030E" w:rsidRDefault="00B75F0F" w:rsidP="004D6582"/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75A3975" w14:textId="77777777" w:rsidR="00B75F0F" w:rsidRPr="004A030E" w:rsidRDefault="00B75F0F" w:rsidP="004D6582"/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5B0417" w14:textId="77777777" w:rsidR="00B75F0F" w:rsidRPr="004A030E" w:rsidRDefault="00B75F0F" w:rsidP="004D6582"/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DB89DE0" w14:textId="77777777" w:rsidR="00B75F0F" w:rsidRPr="004A030E" w:rsidRDefault="00B75F0F" w:rsidP="004D6582"/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E8D8B12" w14:textId="77777777" w:rsidR="00B75F0F" w:rsidRPr="004A030E" w:rsidRDefault="00B75F0F" w:rsidP="004D6582"/>
              </w:tc>
            </w:tr>
            <w:tr w:rsidR="00B75F0F" w:rsidRPr="002B5E2A" w14:paraId="05E1CB19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B9E8FB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6CFC068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1B92E825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DE0A66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5E5C00B9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A94B49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  <w:tr w:rsidR="00B75F0F" w:rsidRPr="002B5E2A" w14:paraId="274E6445" w14:textId="77777777" w:rsidTr="00B75F0F">
              <w:trPr>
                <w:trHeight w:val="20"/>
              </w:trPr>
              <w:tc>
                <w:tcPr>
                  <w:tcW w:w="1349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2392C50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  <w:p w14:paraId="2665D5A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505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BC314CE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796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601FD32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1354" w:type="pct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14:paraId="455B699D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  <w:tc>
                <w:tcPr>
                  <w:tcW w:w="996" w:type="pct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EEF8F04" w14:textId="77777777" w:rsidR="00B75F0F" w:rsidRPr="002B5E2A" w:rsidRDefault="00B75F0F" w:rsidP="004D6582">
                  <w:pPr>
                    <w:rPr>
                      <w:rFonts w:ascii="Times New Roman" w:eastAsia="ＭＳ 明朝"/>
                    </w:rPr>
                  </w:pPr>
                </w:p>
              </w:tc>
            </w:tr>
          </w:tbl>
          <w:p w14:paraId="514A8A48" w14:textId="77777777" w:rsidR="00B75F0F" w:rsidRDefault="00B75F0F" w:rsidP="004D6582">
            <w:pPr>
              <w:rPr>
                <w:rFonts w:hAnsi="Times New Roman"/>
                <w:szCs w:val="21"/>
              </w:rPr>
            </w:pPr>
          </w:p>
          <w:p w14:paraId="73BEEB71" w14:textId="4A12E0E5" w:rsidR="00B75F0F" w:rsidRPr="004A030E" w:rsidRDefault="00B75F0F" w:rsidP="004D6582">
            <w:pPr>
              <w:rPr>
                <w:rFonts w:hAnsi="Times New Roman"/>
                <w:szCs w:val="21"/>
              </w:rPr>
            </w:pPr>
          </w:p>
        </w:tc>
      </w:tr>
    </w:tbl>
    <w:p w14:paraId="7EDF1777" w14:textId="742698E0" w:rsidR="00747AAF" w:rsidRPr="00FB56F5" w:rsidRDefault="00747AAF" w:rsidP="004D6582">
      <w:pPr>
        <w:jc w:val="left"/>
        <w:rPr>
          <w:rFonts w:hAnsi="Times New Roman"/>
          <w:szCs w:val="21"/>
        </w:rPr>
      </w:pP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C82" w14:textId="77777777" w:rsidR="001D1DAF" w:rsidRDefault="001D1DAF">
      <w:r>
        <w:separator/>
      </w:r>
    </w:p>
  </w:endnote>
  <w:endnote w:type="continuationSeparator" w:id="0">
    <w:p w14:paraId="59F3283A" w14:textId="77777777" w:rsidR="001D1DAF" w:rsidRDefault="001D1DAF">
      <w:r>
        <w:continuationSeparator/>
      </w:r>
    </w:p>
  </w:endnote>
  <w:endnote w:type="continuationNotice" w:id="1">
    <w:p w14:paraId="214A624F" w14:textId="77777777" w:rsidR="001D1DAF" w:rsidRDefault="001D1D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EC1B8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540BB" w:rsidRPr="007540BB">
      <w:rPr>
        <w:noProof/>
        <w:lang w:val="ja-JP"/>
      </w:rPr>
      <w:t>3</w:t>
    </w:r>
    <w:r>
      <w:fldChar w:fldCharType="end"/>
    </w:r>
  </w:p>
  <w:p w14:paraId="7B9A9824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CFC78D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37D77" w14:textId="77777777" w:rsidR="001D1DAF" w:rsidRDefault="001D1DAF">
      <w:r>
        <w:separator/>
      </w:r>
    </w:p>
  </w:footnote>
  <w:footnote w:type="continuationSeparator" w:id="0">
    <w:p w14:paraId="4BA43D4D" w14:textId="77777777" w:rsidR="001D1DAF" w:rsidRDefault="001D1DAF">
      <w:r>
        <w:continuationSeparator/>
      </w:r>
    </w:p>
  </w:footnote>
  <w:footnote w:type="continuationNotice" w:id="1">
    <w:p w14:paraId="3B888449" w14:textId="77777777" w:rsidR="001D1DAF" w:rsidRDefault="001D1DA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BF89" w14:textId="77777777" w:rsidR="00EA3813" w:rsidRPr="0004112D" w:rsidRDefault="00EA3813" w:rsidP="00EA3813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 w:rsidRPr="0004112D">
      <w:rPr>
        <w:noProof/>
        <w:szCs w:val="21"/>
      </w:rPr>
      <w:drawing>
        <wp:anchor distT="0" distB="0" distL="114300" distR="114300" simplePos="0" relativeHeight="251658241" behindDoc="0" locked="0" layoutInCell="1" allowOverlap="1" wp14:anchorId="573DE998" wp14:editId="7D3756D7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966"/>
    </w:tblGrid>
    <w:tr w:rsidR="00EA3813" w:rsidRPr="0004112D" w14:paraId="41F5538D" w14:textId="77777777" w:rsidTr="003B3674">
      <w:trPr>
        <w:jc w:val="right"/>
      </w:trPr>
      <w:tc>
        <w:tcPr>
          <w:tcW w:w="0" w:type="auto"/>
          <w:shd w:val="clear" w:color="auto" w:fill="auto"/>
          <w:vAlign w:val="center"/>
        </w:tcPr>
        <w:p w14:paraId="425E97E0" w14:textId="09753FDF" w:rsidR="00EA3813" w:rsidRPr="0004112D" w:rsidRDefault="00EA3813" w:rsidP="00EA3813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NC-BT</w:t>
          </w:r>
          <w:r w:rsidR="0096474E">
            <w:rPr>
              <w:szCs w:val="21"/>
            </w:rPr>
            <w:t>/JT/MT</w:t>
          </w:r>
          <w:r w:rsidRPr="0004112D">
            <w:rPr>
              <w:szCs w:val="21"/>
            </w:rPr>
            <w:t xml:space="preserve"> </w:t>
          </w:r>
          <w:r w:rsidR="00191827" w:rsidRPr="0004112D">
            <w:rPr>
              <w:szCs w:val="21"/>
            </w:rPr>
            <w:t>202</w:t>
          </w:r>
          <w:r w:rsidR="00191827">
            <w:rPr>
              <w:szCs w:val="21"/>
            </w:rPr>
            <w:t>5</w:t>
          </w:r>
        </w:p>
      </w:tc>
    </w:tr>
  </w:tbl>
  <w:p w14:paraId="472E66D2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7AF40" w14:textId="29F42ABD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EA73B0" w:rsidRPr="00954101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8240" behindDoc="0" locked="0" layoutInCell="1" allowOverlap="1" wp14:anchorId="3EC24586" wp14:editId="469A567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75643056">
    <w:abstractNumId w:val="1"/>
  </w:num>
  <w:num w:numId="2" w16cid:durableId="330568488">
    <w:abstractNumId w:val="0"/>
  </w:num>
  <w:num w:numId="3" w16cid:durableId="1937253943">
    <w:abstractNumId w:val="11"/>
  </w:num>
  <w:num w:numId="4" w16cid:durableId="1864703596">
    <w:abstractNumId w:val="6"/>
  </w:num>
  <w:num w:numId="5" w16cid:durableId="390348443">
    <w:abstractNumId w:val="16"/>
  </w:num>
  <w:num w:numId="6" w16cid:durableId="1506162551">
    <w:abstractNumId w:val="7"/>
  </w:num>
  <w:num w:numId="7" w16cid:durableId="1588731659">
    <w:abstractNumId w:val="2"/>
  </w:num>
  <w:num w:numId="8" w16cid:durableId="829835872">
    <w:abstractNumId w:val="12"/>
  </w:num>
  <w:num w:numId="9" w16cid:durableId="2105344283">
    <w:abstractNumId w:val="3"/>
  </w:num>
  <w:num w:numId="10" w16cid:durableId="597492200">
    <w:abstractNumId w:val="8"/>
  </w:num>
  <w:num w:numId="11" w16cid:durableId="1261645018">
    <w:abstractNumId w:val="4"/>
  </w:num>
  <w:num w:numId="12" w16cid:durableId="168833969">
    <w:abstractNumId w:val="15"/>
  </w:num>
  <w:num w:numId="13" w16cid:durableId="1926187047">
    <w:abstractNumId w:val="14"/>
  </w:num>
  <w:num w:numId="14" w16cid:durableId="506602357">
    <w:abstractNumId w:val="13"/>
  </w:num>
  <w:num w:numId="15" w16cid:durableId="1092820094">
    <w:abstractNumId w:val="5"/>
  </w:num>
  <w:num w:numId="16" w16cid:durableId="1459373678">
    <w:abstractNumId w:val="10"/>
  </w:num>
  <w:num w:numId="17" w16cid:durableId="346062014">
    <w:abstractNumId w:val="9"/>
  </w:num>
  <w:num w:numId="18" w16cid:durableId="19761820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4B6B"/>
    <w:rsid w:val="001166AA"/>
    <w:rsid w:val="00116E98"/>
    <w:rsid w:val="00117FB6"/>
    <w:rsid w:val="001206AD"/>
    <w:rsid w:val="00134146"/>
    <w:rsid w:val="00143729"/>
    <w:rsid w:val="001438FE"/>
    <w:rsid w:val="001448C8"/>
    <w:rsid w:val="00144FE8"/>
    <w:rsid w:val="001460B7"/>
    <w:rsid w:val="00150415"/>
    <w:rsid w:val="00151DA1"/>
    <w:rsid w:val="00160172"/>
    <w:rsid w:val="00163E8C"/>
    <w:rsid w:val="001717FB"/>
    <w:rsid w:val="00171EAA"/>
    <w:rsid w:val="00176C2C"/>
    <w:rsid w:val="0018193A"/>
    <w:rsid w:val="00191827"/>
    <w:rsid w:val="00193366"/>
    <w:rsid w:val="001947CA"/>
    <w:rsid w:val="00195DDF"/>
    <w:rsid w:val="001A3095"/>
    <w:rsid w:val="001A6211"/>
    <w:rsid w:val="001A6D28"/>
    <w:rsid w:val="001B4B06"/>
    <w:rsid w:val="001B636D"/>
    <w:rsid w:val="001D1DAF"/>
    <w:rsid w:val="001D544B"/>
    <w:rsid w:val="001E2657"/>
    <w:rsid w:val="001E3585"/>
    <w:rsid w:val="001E6966"/>
    <w:rsid w:val="001E765E"/>
    <w:rsid w:val="00202AB4"/>
    <w:rsid w:val="00207AB1"/>
    <w:rsid w:val="002177C2"/>
    <w:rsid w:val="00220565"/>
    <w:rsid w:val="0022476E"/>
    <w:rsid w:val="002303E0"/>
    <w:rsid w:val="002329F1"/>
    <w:rsid w:val="00233754"/>
    <w:rsid w:val="00234108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92869"/>
    <w:rsid w:val="00294C02"/>
    <w:rsid w:val="00294E12"/>
    <w:rsid w:val="00297099"/>
    <w:rsid w:val="00297B08"/>
    <w:rsid w:val="002A708B"/>
    <w:rsid w:val="002B04B2"/>
    <w:rsid w:val="002B3DE0"/>
    <w:rsid w:val="002B5ED8"/>
    <w:rsid w:val="002B68A7"/>
    <w:rsid w:val="002B68E5"/>
    <w:rsid w:val="002B70C0"/>
    <w:rsid w:val="002B7420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2E11"/>
    <w:rsid w:val="003446DF"/>
    <w:rsid w:val="003449C2"/>
    <w:rsid w:val="003608A3"/>
    <w:rsid w:val="00365391"/>
    <w:rsid w:val="003721C2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C0C"/>
    <w:rsid w:val="003C3B53"/>
    <w:rsid w:val="003C7976"/>
    <w:rsid w:val="003E7F00"/>
    <w:rsid w:val="003F7992"/>
    <w:rsid w:val="00420530"/>
    <w:rsid w:val="00424D1D"/>
    <w:rsid w:val="00431EA2"/>
    <w:rsid w:val="004334B2"/>
    <w:rsid w:val="004365F1"/>
    <w:rsid w:val="00436FF1"/>
    <w:rsid w:val="00445892"/>
    <w:rsid w:val="00451959"/>
    <w:rsid w:val="00454C59"/>
    <w:rsid w:val="00461EB5"/>
    <w:rsid w:val="0046230C"/>
    <w:rsid w:val="004624C3"/>
    <w:rsid w:val="00470D86"/>
    <w:rsid w:val="00471259"/>
    <w:rsid w:val="00471C0F"/>
    <w:rsid w:val="00483E96"/>
    <w:rsid w:val="00491E71"/>
    <w:rsid w:val="004A030E"/>
    <w:rsid w:val="004A26FB"/>
    <w:rsid w:val="004A6478"/>
    <w:rsid w:val="004A70C6"/>
    <w:rsid w:val="004B7F57"/>
    <w:rsid w:val="004C5769"/>
    <w:rsid w:val="004C5F82"/>
    <w:rsid w:val="004D6582"/>
    <w:rsid w:val="004F318F"/>
    <w:rsid w:val="004F5918"/>
    <w:rsid w:val="004F650F"/>
    <w:rsid w:val="005001AE"/>
    <w:rsid w:val="00500379"/>
    <w:rsid w:val="00500CDA"/>
    <w:rsid w:val="0050415F"/>
    <w:rsid w:val="0050583D"/>
    <w:rsid w:val="005062A8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20DD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4A4D"/>
    <w:rsid w:val="00697E4E"/>
    <w:rsid w:val="006A2666"/>
    <w:rsid w:val="006A2F54"/>
    <w:rsid w:val="006A48AF"/>
    <w:rsid w:val="006B16C9"/>
    <w:rsid w:val="006B41AE"/>
    <w:rsid w:val="006B4AE5"/>
    <w:rsid w:val="006B5AA6"/>
    <w:rsid w:val="006B5DF0"/>
    <w:rsid w:val="006B6794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540BB"/>
    <w:rsid w:val="00761943"/>
    <w:rsid w:val="00766BE5"/>
    <w:rsid w:val="00766CA8"/>
    <w:rsid w:val="00767DDB"/>
    <w:rsid w:val="0077007B"/>
    <w:rsid w:val="00770482"/>
    <w:rsid w:val="00771AF3"/>
    <w:rsid w:val="00771B22"/>
    <w:rsid w:val="00775ED4"/>
    <w:rsid w:val="00783635"/>
    <w:rsid w:val="00785DEA"/>
    <w:rsid w:val="00787FD2"/>
    <w:rsid w:val="007913AE"/>
    <w:rsid w:val="00796105"/>
    <w:rsid w:val="007964AB"/>
    <w:rsid w:val="00797280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6713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60677"/>
    <w:rsid w:val="0086492B"/>
    <w:rsid w:val="00865C1F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42FD"/>
    <w:rsid w:val="008E55B0"/>
    <w:rsid w:val="008E68D5"/>
    <w:rsid w:val="008F4313"/>
    <w:rsid w:val="008F4BDB"/>
    <w:rsid w:val="008F63B6"/>
    <w:rsid w:val="008F6BED"/>
    <w:rsid w:val="00900389"/>
    <w:rsid w:val="00901FC3"/>
    <w:rsid w:val="00916175"/>
    <w:rsid w:val="00924867"/>
    <w:rsid w:val="00927512"/>
    <w:rsid w:val="0093540A"/>
    <w:rsid w:val="009356A8"/>
    <w:rsid w:val="00937C08"/>
    <w:rsid w:val="009403F0"/>
    <w:rsid w:val="00943404"/>
    <w:rsid w:val="00945B0C"/>
    <w:rsid w:val="00953FBF"/>
    <w:rsid w:val="00954101"/>
    <w:rsid w:val="0095587A"/>
    <w:rsid w:val="009579F0"/>
    <w:rsid w:val="0096474E"/>
    <w:rsid w:val="0096745E"/>
    <w:rsid w:val="00971939"/>
    <w:rsid w:val="00982A6A"/>
    <w:rsid w:val="00987F1A"/>
    <w:rsid w:val="00997520"/>
    <w:rsid w:val="009A0DF4"/>
    <w:rsid w:val="009A66ED"/>
    <w:rsid w:val="009B1A16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490D"/>
    <w:rsid w:val="00A15B3B"/>
    <w:rsid w:val="00A1640A"/>
    <w:rsid w:val="00A279F3"/>
    <w:rsid w:val="00A31035"/>
    <w:rsid w:val="00A345F6"/>
    <w:rsid w:val="00A50B02"/>
    <w:rsid w:val="00A552BA"/>
    <w:rsid w:val="00A55B77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479"/>
    <w:rsid w:val="00B35741"/>
    <w:rsid w:val="00B4202E"/>
    <w:rsid w:val="00B50EBA"/>
    <w:rsid w:val="00B532E3"/>
    <w:rsid w:val="00B624BB"/>
    <w:rsid w:val="00B67F90"/>
    <w:rsid w:val="00B712F2"/>
    <w:rsid w:val="00B71E33"/>
    <w:rsid w:val="00B72341"/>
    <w:rsid w:val="00B75E1C"/>
    <w:rsid w:val="00B75F0F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1007"/>
    <w:rsid w:val="00BD323D"/>
    <w:rsid w:val="00BD4C90"/>
    <w:rsid w:val="00BD7F3C"/>
    <w:rsid w:val="00BE3807"/>
    <w:rsid w:val="00BE4891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489D"/>
    <w:rsid w:val="00CE6247"/>
    <w:rsid w:val="00CE69B3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7E16"/>
    <w:rsid w:val="00E2099D"/>
    <w:rsid w:val="00E20D9D"/>
    <w:rsid w:val="00E2554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9E1"/>
    <w:rsid w:val="00EA3813"/>
    <w:rsid w:val="00EA4CE0"/>
    <w:rsid w:val="00EA725E"/>
    <w:rsid w:val="00EA73B0"/>
    <w:rsid w:val="00EB04E9"/>
    <w:rsid w:val="00EC66B3"/>
    <w:rsid w:val="00ED1F6E"/>
    <w:rsid w:val="00ED633B"/>
    <w:rsid w:val="00EF2504"/>
    <w:rsid w:val="00EF267E"/>
    <w:rsid w:val="00EF2C83"/>
    <w:rsid w:val="00F05246"/>
    <w:rsid w:val="00F0591F"/>
    <w:rsid w:val="00F10B2E"/>
    <w:rsid w:val="00F15D2D"/>
    <w:rsid w:val="00F225E1"/>
    <w:rsid w:val="00F22CBA"/>
    <w:rsid w:val="00F2749D"/>
    <w:rsid w:val="00F326FA"/>
    <w:rsid w:val="00F37634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577A"/>
    <w:rsid w:val="27BFE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710B70"/>
  <w14:defaultImageDpi w14:val="330"/>
  <w15:chartTrackingRefBased/>
  <w15:docId w15:val="{35F20C10-5B1F-495A-A619-4CE5A5CC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6582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C2579-FD15-4ED4-8DDB-D77C9EF9941F}">
  <ds:schemaRefs>
    <ds:schemaRef ds:uri="http://schemas.microsoft.com/office/2006/metadata/properties"/>
    <ds:schemaRef ds:uri="dd831380-f772-4d0a-86be-ca519d40c5a8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0E3B68F9-E652-455E-9484-3F41C5F07A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536EC7-2131-4814-A914-27B0B4C9500A}"/>
</file>

<file path=customXml/itemProps4.xml><?xml version="1.0" encoding="utf-8"?>
<ds:datastoreItem xmlns:ds="http://schemas.openxmlformats.org/officeDocument/2006/customXml" ds:itemID="{6C037263-0A55-4D9B-ACBD-90F875BF3B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477</Words>
  <Characters>1056</Characters>
  <Application>Microsoft Office Word</Application>
  <DocSecurity>0</DocSecurity>
  <Lines>8</Lines>
  <Paragraphs>3</Paragraphs>
  <ScaleCrop>false</ScaleCrop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10</cp:revision>
  <cp:lastPrinted>2022-08-02T05:37:00Z</cp:lastPrinted>
  <dcterms:created xsi:type="dcterms:W3CDTF">2022-09-13T06:16:00Z</dcterms:created>
  <dcterms:modified xsi:type="dcterms:W3CDTF">2024-08-01T08:01:00Z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0x010100AA235B19431A1C4695970D3C127C0522</vt:lpwstr>
  </property>
  <property fmtid="{D5CDD505-2E9C-101B-9397-08002B2CF9AE}" pid="3" name="MediaServiceImageTags">
    <vt:lpwstr/>
  </property>
</Properties>
</file>